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7EA" w:rsidRPr="00BA67EA" w:rsidRDefault="00BA67EA" w:rsidP="00BA67EA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BA67EA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Виды и формы бизнеса 7 класс</w:t>
      </w:r>
    </w:p>
    <w:p w:rsidR="00BA67EA" w:rsidRPr="00BA67EA" w:rsidRDefault="00BA67EA" w:rsidP="00BA67EA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BA67E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Виды и формы бизнеса для учащихся 7 класса с ответами. Те</w:t>
      </w:r>
      <w:proofErr w:type="gramStart"/>
      <w:r w:rsidRPr="00BA67E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BA67E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9 заданий.</w:t>
      </w:r>
    </w:p>
    <w:p w:rsidR="00BA67EA" w:rsidRPr="00BA67EA" w:rsidRDefault="00BA67EA" w:rsidP="00BA67EA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BA67EA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Бизнесом нельзя назвать</w:t>
        </w:r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страхование автомобилей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сельскохозяйственное производство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парикмахерские услуги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натуральное хозяйство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Статья 2 Гражданского кодекса Российской Федерации гла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сит: «Предпринимательской является самостоятельная, осуществляемая на свой риск деятельность, направленная на систематическое получение прибыли от пользования имуществом, продажи товаров, выполнения работ или ока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зания услуг лицами, зарегистрированными в этом качестве в установленном законом порядке». В соответствии с ней цель предпринимательской деятельности — это</w:t>
        </w:r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риск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самостоятельность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получение прибыли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пользование имуществом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Хозяйственные товарищества, общества, производственные кооперативы — это</w:t>
        </w:r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виды бизнеса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формы бизнеса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физические лица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ресурсы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(словосочетание), которое обобщает перечис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ленное, и запишите цифру, под которой оно указано.</w:t>
        </w:r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финансовый бизнес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торговля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посреднические ус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луги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4) виды бизнеса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производство товаров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Держатели акций создают</w:t>
        </w:r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индивидуальное предприятие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хозяйственное товарищество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акционерное общество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фермерское хозяйство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видами бизнеса и видами деятельности: к каждому элементу первого столбца подбе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рите соответствующий элемент из второго столбца.</w:t>
        </w:r>
      </w:ins>
    </w:p>
    <w:p w:rsidR="00BA67EA" w:rsidRPr="00BA67EA" w:rsidRDefault="00BA67EA" w:rsidP="00BA67EA">
      <w:pPr>
        <w:shd w:val="clear" w:color="auto" w:fill="FFFFFF"/>
        <w:spacing w:after="390" w:line="315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5" w:author="Unknown">
        <w:r w:rsidRPr="00BA67E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Виды деятельности</w:t>
        </w:r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предоставление денежных средств за вознаграждение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создание товаров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продажа товаров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продажа акций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доставка и хранение товаров</w:t>
        </w:r>
      </w:ins>
    </w:p>
    <w:p w:rsidR="00BA67EA" w:rsidRPr="00BA67EA" w:rsidRDefault="00BA67EA" w:rsidP="00BA67EA">
      <w:pPr>
        <w:shd w:val="clear" w:color="auto" w:fill="FFFFFF"/>
        <w:spacing w:after="390" w:line="315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9" w:author="Unknown">
        <w:r w:rsidRPr="00BA67E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Виды бизнеса</w:t>
        </w:r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производственный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торговый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финансовый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Основа торгового предпринимательства — производство товаров.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Индивидуальное (частное) предприятие считается самой крупной формой бизнеса.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Предпринимательской деятельностью могут заниматься граждане (физические лица) и фирмы (юридические лица).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4) </w:t>
        </w:r>
        <w:proofErr w:type="gramEnd"/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Деятельность предпринимателя регулируют не только правовые, но и моральные нормы.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Деятельность предпринимателя, как и иные виды трудовой деятельности в РФ, связана </w:t>
        </w:r>
        <w:proofErr w:type="gramStart"/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</w:t>
        </w:r>
        <w:proofErr w:type="gramEnd"/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получением дивидендов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получением прибыли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получением заработной платы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соблюдением законов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p w:rsidR="00BA67EA" w:rsidRPr="00BA67EA" w:rsidRDefault="00BA67EA" w:rsidP="00BA67EA">
      <w:pPr>
        <w:shd w:val="clear" w:color="auto" w:fill="FFFFFF"/>
        <w:spacing w:after="390" w:line="315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43" w:author="Unknown">
        <w:r w:rsidRPr="00BA67E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Особенности предпринимательской деятельности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2"/>
        <w:gridCol w:w="11128"/>
      </w:tblGrid>
      <w:tr w:rsidR="00BA67EA" w:rsidRPr="00BA67EA" w:rsidTr="00BA67EA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A67EA" w:rsidRPr="00BA67EA" w:rsidRDefault="00BA67EA" w:rsidP="00BA67EA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A67EA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Самостоятельность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A67EA" w:rsidRPr="00BA67EA" w:rsidRDefault="00BA67EA" w:rsidP="00BA67EA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A67EA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Независимость в принятии экономических решений, в распоряжении ресурсами</w:t>
            </w:r>
          </w:p>
        </w:tc>
      </w:tr>
      <w:tr w:rsidR="00BA67EA" w:rsidRPr="00BA67EA" w:rsidTr="00BA67EA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A67EA" w:rsidRPr="00BA67EA" w:rsidRDefault="00BA67EA" w:rsidP="00BA67EA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A67EA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…..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A67EA" w:rsidRPr="00BA67EA" w:rsidRDefault="00BA67EA" w:rsidP="00BA67EA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A67EA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Возможность возникновения неблагоприятной ситуации, неудачного исхода хозяйственной деятельности, отсутствие гарантированного успеха</w:t>
            </w:r>
          </w:p>
        </w:tc>
      </w:tr>
    </w:tbl>
    <w:p w:rsidR="00BA67EA" w:rsidRPr="00BA67EA" w:rsidRDefault="00BA67EA" w:rsidP="00BA67EA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4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5" w:author="Unknown">
        <w:r w:rsidRPr="00BA67EA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Из </w:t>
        </w:r>
        <w:proofErr w:type="gramStart"/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перечисленного</w:t>
        </w:r>
        <w:proofErr w:type="gramEnd"/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бизнесом можно назвать</w:t>
        </w:r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натуральное хозяйство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выращивание клубники на дачном участке для семейного потребления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помощь взрослого сына пожилым родителям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оказание банковских услуг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Статья 34 Конституции РФ гласит: «Каждый имеет право на свободное использование своих способностей и имущест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ва для предпринимательской и иной не запрещённой зако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ном экономической деятельности». В соответствии с ней предпринимательство — это деятельность</w:t>
        </w:r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свободная и законная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 производству товаров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 производству услуг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направленная на получение прибыли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Акционерное общество, фермерское хозяйство, производственный кооператив — это</w:t>
        </w:r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формы бизнеса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физические лица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ресурсы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виды бизнеса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(словосочетание), которое обобщает перечис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ленное, и запишите цифру, под которой оно указано.</w:t>
        </w:r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торговля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грузоперевозки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охранное агентство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4) фирма по ремонту компьютеров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предприниматель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ство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из перечисленного экономисты относят к экономическим услугам?</w:t>
        </w:r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разведение животных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научные открытия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деятельность изобретателя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ремонт жилья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формами и особенностями ведения бизнеса: к каждому элементу первого столбца под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берите соответствующий элемент из второго столбца.</w:t>
        </w:r>
      </w:ins>
    </w:p>
    <w:p w:rsidR="00BA67EA" w:rsidRPr="00BA67EA" w:rsidRDefault="00BA67EA" w:rsidP="00BA67EA">
      <w:pPr>
        <w:shd w:val="clear" w:color="auto" w:fill="FFFFFF"/>
        <w:spacing w:after="390" w:line="315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9" w:author="Unknown">
        <w:r w:rsidRPr="00BA67E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Особенности ведения бизнеса</w:t>
        </w:r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А) предприятием </w:t>
        </w:r>
        <w:proofErr w:type="gramStart"/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владеет</w:t>
        </w:r>
        <w:proofErr w:type="gramEnd"/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управляет один человек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владельцы фирмы объединяют своё имущество и совместно принимают решения В) участники бизнеса получают доход-дивиденды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владелец фирмы несёт ответ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ственность по сделкам всем своим имуществом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собственником предприятия является каждый, кто купил ценную бумагу</w:t>
        </w:r>
      </w:ins>
    </w:p>
    <w:p w:rsidR="00BA67EA" w:rsidRPr="00BA67EA" w:rsidRDefault="00BA67EA" w:rsidP="00BA67EA">
      <w:pPr>
        <w:shd w:val="clear" w:color="auto" w:fill="FFFFFF"/>
        <w:spacing w:after="390" w:line="315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3" w:author="Unknown">
        <w:r w:rsidRPr="00BA67E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Формы бизнеса</w:t>
        </w:r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индивидуальное предприятие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товарищество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акционерное общество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Цель предпринимательств</w:t>
        </w:r>
        <w:proofErr w:type="gramStart"/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а-</w:t>
        </w:r>
        <w:proofErr w:type="gramEnd"/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получение прибыли.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Государство не регулирует предпринимательскую дея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тельность.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Основа финансового предпринимательства заключается в изготовлении различных экономических продуктов, необходимых потребителю.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Формы организации бизнеса отличаются, среди прочего, количеством участников.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Особенностью деятельности предпринимателя, отличающей предпринимательство от других видов деятельности, явля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ется</w:t>
        </w:r>
      </w:ins>
    </w:p>
    <w:p w:rsidR="00BA67EA" w:rsidRPr="00BA67EA" w:rsidRDefault="00BA67EA" w:rsidP="00BA67EA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уплата налогов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получение прибыли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получение заработной платы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удовлетворение общественных потребностей</w:t>
        </w:r>
      </w:ins>
    </w:p>
    <w:p w:rsidR="00BA67EA" w:rsidRPr="00BA67EA" w:rsidRDefault="00BA67EA" w:rsidP="00BA67EA">
      <w:pP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BA67E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6"/>
        <w:gridCol w:w="5154"/>
      </w:tblGrid>
      <w:tr w:rsidR="00BA67EA" w:rsidRPr="00BA67EA" w:rsidTr="00BA67EA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A67EA" w:rsidRPr="00BA67EA" w:rsidRDefault="00BA67EA" w:rsidP="00BA67EA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A67EA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Содержание деятельности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A67EA" w:rsidRPr="00BA67EA" w:rsidRDefault="00BA67EA" w:rsidP="00BA67EA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A67EA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… бизнеса</w:t>
            </w:r>
          </w:p>
        </w:tc>
      </w:tr>
      <w:tr w:rsidR="00BA67EA" w:rsidRPr="00BA67EA" w:rsidTr="00BA67EA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A67EA" w:rsidRPr="00BA67EA" w:rsidRDefault="00BA67EA" w:rsidP="00BA67EA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A67EA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Способы организации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A67EA" w:rsidRPr="00BA67EA" w:rsidRDefault="00BA67EA" w:rsidP="00BA67EA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A67EA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Формы бизнеса</w:t>
            </w:r>
          </w:p>
        </w:tc>
      </w:tr>
    </w:tbl>
    <w:p w:rsidR="00BA67EA" w:rsidRPr="00BA67EA" w:rsidRDefault="00BA67EA" w:rsidP="00BA67EA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7" w:author="Unknown">
        <w:r w:rsidRPr="00BA67E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Виды и формы бизнеса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A67E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6-31232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7-34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8-4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9. риск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A67E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4-5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6-12313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7-14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</w:t>
        </w:r>
        <w:r w:rsidRPr="00BA67E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9. виды</w:t>
        </w:r>
      </w:ins>
    </w:p>
    <w:p w:rsidR="00DB2594" w:rsidRDefault="00DB2594">
      <w:bookmarkStart w:id="88" w:name="_GoBack"/>
      <w:bookmarkEnd w:id="88"/>
    </w:p>
    <w:sectPr w:rsidR="00DB2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A4"/>
    <w:rsid w:val="009827A4"/>
    <w:rsid w:val="00BA67EA"/>
    <w:rsid w:val="00DB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A67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A67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67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A67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BA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A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67EA"/>
    <w:rPr>
      <w:b/>
      <w:bCs/>
    </w:rPr>
  </w:style>
  <w:style w:type="character" w:customStyle="1" w:styleId="apple-converted-space">
    <w:name w:val="apple-converted-space"/>
    <w:basedOn w:val="a0"/>
    <w:rsid w:val="00BA67EA"/>
  </w:style>
  <w:style w:type="paragraph" w:customStyle="1" w:styleId="sertxt">
    <w:name w:val="sertxt"/>
    <w:basedOn w:val="a"/>
    <w:rsid w:val="00BA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A67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A67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67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A67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BA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A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67EA"/>
    <w:rPr>
      <w:b/>
      <w:bCs/>
    </w:rPr>
  </w:style>
  <w:style w:type="character" w:customStyle="1" w:styleId="apple-converted-space">
    <w:name w:val="apple-converted-space"/>
    <w:basedOn w:val="a0"/>
    <w:rsid w:val="00BA67EA"/>
  </w:style>
  <w:style w:type="paragraph" w:customStyle="1" w:styleId="sertxt">
    <w:name w:val="sertxt"/>
    <w:basedOn w:val="a"/>
    <w:rsid w:val="00BA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42666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11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766</Words>
  <Characters>4368</Characters>
  <Application>Microsoft Office Word</Application>
  <DocSecurity>0</DocSecurity>
  <Lines>36</Lines>
  <Paragraphs>10</Paragraphs>
  <ScaleCrop>false</ScaleCrop>
  <Company/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2019-02-14T06:56:00Z</dcterms:created>
  <dcterms:modified xsi:type="dcterms:W3CDTF">2019-02-14T06:56:00Z</dcterms:modified>
</cp:coreProperties>
</file>